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4ED0" w14:textId="77777777" w:rsidR="000348ED" w:rsidRPr="00950778" w:rsidRDefault="00950778" w:rsidP="00950778">
      <w:pPr>
        <w:pStyle w:val="Title"/>
      </w:pPr>
      <w:r w:rsidRPr="00950778">
        <w:t xml:space="preserve">LIAISON NOTE TO </w:t>
      </w:r>
      <w:r w:rsidR="006A5E75">
        <w:t>COUNCIL</w:t>
      </w:r>
    </w:p>
    <w:p w14:paraId="398F697D" w14:textId="21B15B3B" w:rsidR="000348ED" w:rsidRPr="00950778" w:rsidRDefault="004F1A03" w:rsidP="00950778">
      <w:pPr>
        <w:pStyle w:val="Title"/>
      </w:pPr>
      <w:ins w:id="0" w:author="Tom Southall" w:date="2019-03-01T10:12:00Z">
        <w:r>
          <w:t xml:space="preserve">IALA Seminar on the </w:t>
        </w:r>
      </w:ins>
      <w:r w:rsidR="00F44515">
        <w:t>Revision of IMO Resolution A.857(20) Guidelines for Vessel Traffic Services</w:t>
      </w:r>
    </w:p>
    <w:p w14:paraId="4DCEB7DA" w14:textId="77777777" w:rsidR="00066CA6" w:rsidRPr="00950778" w:rsidRDefault="00066CA6" w:rsidP="00950778">
      <w:pPr>
        <w:pStyle w:val="Heading1"/>
      </w:pPr>
      <w:r w:rsidRPr="00950778">
        <w:t>INTRODUCTION</w:t>
      </w:r>
    </w:p>
    <w:p w14:paraId="0E6FFF10" w14:textId="0F8B9C50" w:rsidR="00B24BAD" w:rsidRPr="00B24BAD" w:rsidRDefault="00A52F6E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The Maritime Safety Committee</w:t>
      </w:r>
      <w:r w:rsidR="00180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(MSC)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at its 99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D04DF">
        <w:rPr>
          <w:rFonts w:asciiTheme="minorHAnsi" w:hAnsiTheme="minorHAnsi" w:cstheme="minorHAnsi"/>
          <w:bCs/>
          <w:color w:val="auto"/>
          <w:sz w:val="22"/>
          <w:szCs w:val="22"/>
        </w:rPr>
        <w:t>session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agreed to a</w:t>
      </w:r>
      <w:r w:rsidR="00B24BAD"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submission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revis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ion 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 </w:t>
      </w:r>
      <w:r w:rsidR="007D04DF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esolution A.857(20) on Guidelines for </w:t>
      </w:r>
      <w:r w:rsidR="007D04DF">
        <w:rPr>
          <w:rFonts w:asciiTheme="minorHAnsi" w:hAnsiTheme="minorHAnsi" w:cstheme="minorHAnsi"/>
          <w:bCs/>
          <w:color w:val="auto"/>
          <w:sz w:val="22"/>
          <w:szCs w:val="22"/>
        </w:rPr>
        <w:t>v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essel </w:t>
      </w:r>
      <w:r w:rsidR="007D04DF">
        <w:rPr>
          <w:rFonts w:asciiTheme="minorHAnsi" w:hAnsiTheme="minorHAnsi" w:cstheme="minorHAnsi"/>
          <w:bCs/>
          <w:color w:val="auto"/>
          <w:sz w:val="22"/>
          <w:szCs w:val="22"/>
        </w:rPr>
        <w:t>t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raffic </w:t>
      </w:r>
      <w:r w:rsidR="007D04D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ervices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</w:t>
      </w:r>
      <w:r w:rsidR="004E32CF" w:rsidRPr="00A52F6E">
        <w:rPr>
          <w:rFonts w:asciiTheme="minorHAnsi" w:hAnsiTheme="minorHAnsi" w:cstheme="minorHAnsi"/>
          <w:bCs/>
          <w:color w:val="auto"/>
          <w:sz w:val="22"/>
          <w:szCs w:val="22"/>
        </w:rPr>
        <w:t>MSC 99/20/3</w:t>
      </w:r>
      <w:r w:rsidR="004E32CF">
        <w:rPr>
          <w:rFonts w:asciiTheme="minorHAnsi" w:hAnsiTheme="minorHAnsi" w:cstheme="minorHAnsi"/>
          <w:bCs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to ensure that they were moderni</w:t>
      </w:r>
      <w:r w:rsidR="006F0AEC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A52F6E">
        <w:rPr>
          <w:rFonts w:asciiTheme="minorHAnsi" w:hAnsiTheme="minorHAnsi" w:cstheme="minorHAnsi"/>
          <w:bCs/>
          <w:color w:val="auto"/>
          <w:sz w:val="22"/>
          <w:szCs w:val="22"/>
        </w:rPr>
        <w:t>ed/updated and continued to serve as an effective instrument, providing a clear framework to implement vessel traffic services globally in a harmonized manner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7EA8A4CE" w14:textId="77777777" w:rsidR="00B24BAD" w:rsidRPr="00B24BAD" w:rsidRDefault="00B24BAD" w:rsidP="00B24BAD">
      <w:pPr>
        <w:pStyle w:val="BodyTxt"/>
        <w:spacing w:before="120" w:after="1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The submission document highlighted </w:t>
      </w:r>
      <w:r w:rsidR="00F20857">
        <w:rPr>
          <w:rFonts w:asciiTheme="minorHAnsi" w:hAnsiTheme="minorHAnsi" w:cstheme="minorHAnsi"/>
          <w:bCs/>
          <w:color w:val="auto"/>
          <w:sz w:val="22"/>
          <w:szCs w:val="22"/>
        </w:rPr>
        <w:t>eight</w:t>
      </w: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key areas of the resolution that require clarification or update.  These include:</w:t>
      </w:r>
    </w:p>
    <w:p w14:paraId="26C76C85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Role of Competent Authority / VTS Authority </w:t>
      </w:r>
    </w:p>
    <w:p w14:paraId="4B9B038E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Changing traditional boundaries</w:t>
      </w:r>
    </w:p>
    <w:p w14:paraId="14E4453E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VTS and Future Developments</w:t>
      </w:r>
    </w:p>
    <w:p w14:paraId="14410928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Types of Service (INS, TOS and NAS)</w:t>
      </w:r>
    </w:p>
    <w:p w14:paraId="1E090EC3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Result-oriented instructions </w:t>
      </w:r>
    </w:p>
    <w:p w14:paraId="5C881067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VTS Qualifications, Training and Certification </w:t>
      </w:r>
    </w:p>
    <w:p w14:paraId="6AEA16C8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Recognition of IALA Standards relating to VTS </w:t>
      </w:r>
    </w:p>
    <w:p w14:paraId="3178EEEB" w14:textId="77777777" w:rsidR="00B24BAD" w:rsidRPr="00B24BAD" w:rsidRDefault="00B24BAD" w:rsidP="007927D8">
      <w:pPr>
        <w:pStyle w:val="BodyTxt"/>
        <w:numPr>
          <w:ilvl w:val="0"/>
          <w:numId w:val="31"/>
        </w:numPr>
        <w:spacing w:before="40"/>
        <w:ind w:left="993" w:hanging="35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4BAD">
        <w:rPr>
          <w:rFonts w:asciiTheme="minorHAnsi" w:hAnsiTheme="minorHAnsi" w:cstheme="minorHAnsi"/>
          <w:bCs/>
          <w:color w:val="auto"/>
          <w:sz w:val="22"/>
          <w:szCs w:val="22"/>
        </w:rPr>
        <w:t>Administrative amendments</w:t>
      </w:r>
    </w:p>
    <w:p w14:paraId="07727562" w14:textId="59D10DA9" w:rsidR="00B24BAD" w:rsidRPr="00B24BAD" w:rsidRDefault="00180C12" w:rsidP="00B24BAD">
      <w:pPr>
        <w:pStyle w:val="BodyText"/>
        <w:spacing w:before="120"/>
        <w:rPr>
          <w:rFonts w:asciiTheme="minorHAnsi" w:hAnsiTheme="minorHAnsi" w:cstheme="minorHAnsi"/>
          <w:szCs w:val="22"/>
          <w:highlight w:val="yellow"/>
        </w:rPr>
      </w:pPr>
      <w:r>
        <w:rPr>
          <w:rFonts w:asciiTheme="minorHAnsi" w:hAnsiTheme="minorHAnsi" w:cstheme="minorHAnsi"/>
          <w:bCs/>
          <w:szCs w:val="22"/>
        </w:rPr>
        <w:t xml:space="preserve">MSC assigned the 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Sub-Committee on Navigation, Communications and Search and Rescue (NCSR) </w:t>
      </w:r>
      <w:r w:rsidR="00A52F6E">
        <w:rPr>
          <w:rFonts w:asciiTheme="minorHAnsi" w:hAnsiTheme="minorHAnsi" w:cstheme="minorHAnsi"/>
          <w:bCs/>
          <w:szCs w:val="22"/>
        </w:rPr>
        <w:t xml:space="preserve">as </w:t>
      </w:r>
      <w:r w:rsidR="00E523E7">
        <w:rPr>
          <w:rFonts w:asciiTheme="minorHAnsi" w:hAnsiTheme="minorHAnsi" w:cstheme="minorHAnsi"/>
          <w:bCs/>
          <w:szCs w:val="22"/>
        </w:rPr>
        <w:t xml:space="preserve">the </w:t>
      </w:r>
      <w:r w:rsidR="007D04DF">
        <w:rPr>
          <w:rFonts w:asciiTheme="minorHAnsi" w:hAnsiTheme="minorHAnsi" w:cstheme="minorHAnsi"/>
          <w:bCs/>
          <w:szCs w:val="22"/>
        </w:rPr>
        <w:t>associated</w:t>
      </w:r>
      <w:r w:rsidR="00A52F6E" w:rsidRPr="00A52F6E">
        <w:rPr>
          <w:rFonts w:asciiTheme="minorHAnsi" w:hAnsiTheme="minorHAnsi" w:cstheme="minorHAnsi"/>
          <w:bCs/>
          <w:szCs w:val="22"/>
        </w:rPr>
        <w:t xml:space="preserve"> organ</w:t>
      </w:r>
      <w:r w:rsidR="00A52F6E" w:rsidRPr="00B24BAD">
        <w:rPr>
          <w:rFonts w:asciiTheme="minorHAnsi" w:hAnsiTheme="minorHAnsi" w:cstheme="minorHAnsi"/>
          <w:bCs/>
          <w:szCs w:val="22"/>
        </w:rPr>
        <w:t xml:space="preserve"> </w:t>
      </w:r>
      <w:r w:rsidR="00A52F6E">
        <w:rPr>
          <w:rFonts w:asciiTheme="minorHAnsi" w:hAnsiTheme="minorHAnsi" w:cstheme="minorHAnsi"/>
          <w:bCs/>
          <w:szCs w:val="22"/>
        </w:rPr>
        <w:t>for</w:t>
      </w:r>
      <w:r w:rsidR="00B24BAD" w:rsidRPr="00B24BAD">
        <w:rPr>
          <w:rFonts w:asciiTheme="minorHAnsi" w:hAnsiTheme="minorHAnsi" w:cstheme="minorHAnsi"/>
          <w:bCs/>
          <w:szCs w:val="22"/>
        </w:rPr>
        <w:t xml:space="preserve"> the revision during the 2019-2020 biennium.</w:t>
      </w:r>
      <w:r w:rsidR="00A52F6E" w:rsidRPr="00A52F6E">
        <w:t xml:space="preserve"> </w:t>
      </w:r>
    </w:p>
    <w:p w14:paraId="4D0DD311" w14:textId="77777777" w:rsidR="00902AA4" w:rsidRPr="00B24BAD" w:rsidRDefault="00B24BAD" w:rsidP="00950778">
      <w:pPr>
        <w:pStyle w:val="Heading1"/>
      </w:pPr>
      <w:r w:rsidRPr="00950778">
        <w:t xml:space="preserve"> </w:t>
      </w:r>
      <w:r w:rsidR="00066CA6" w:rsidRPr="00B24BAD">
        <w:t>D</w:t>
      </w:r>
      <w:r w:rsidRPr="00B24BAD">
        <w:t>ISCUSSION</w:t>
      </w:r>
    </w:p>
    <w:p w14:paraId="2667224C" w14:textId="77777777" w:rsidR="007D3A7C" w:rsidRDefault="007D3A7C" w:rsidP="007D3A7C">
      <w:pPr>
        <w:pStyle w:val="Bullet1"/>
        <w:numPr>
          <w:ilvl w:val="0"/>
          <w:numId w:val="0"/>
        </w:numPr>
      </w:pPr>
      <w:r>
        <w:t xml:space="preserve">A key outcome of the Intersessional Meeting of the Operations Working Group (Working Group 1) of the VTS Committee held at IALA headquarters 10-13 April 2018 was the formation of the Correspondence Group (A.857 Revision) to facilitate achieving the work associated with the </w:t>
      </w:r>
      <w:bookmarkStart w:id="1" w:name="OLE_LINK1"/>
      <w:bookmarkStart w:id="2" w:name="OLE_LINK2"/>
      <w:r>
        <w:t>revision of IMO Resolution A.857(20) Guidelines for Vessel Traffic Services within the proposed 2018-2019 biennium of IMO</w:t>
      </w:r>
      <w:bookmarkEnd w:id="1"/>
      <w:bookmarkEnd w:id="2"/>
      <w:r>
        <w:t xml:space="preserve">.  </w:t>
      </w:r>
    </w:p>
    <w:p w14:paraId="5D9B7F65" w14:textId="77777777" w:rsidR="007D3A7C" w:rsidRDefault="007D3A7C" w:rsidP="007D3A7C">
      <w:pPr>
        <w:pStyle w:val="Bullet1"/>
        <w:numPr>
          <w:ilvl w:val="0"/>
          <w:numId w:val="0"/>
        </w:numPr>
      </w:pPr>
      <w:r>
        <w:t>31 Committee members from 20 organisations, representing Competent Authorities, VTS Authorities, sister organisations and industrial members, have participated in the Correspondence Group (via teleconference) since its formation in June 2018.</w:t>
      </w:r>
    </w:p>
    <w:p w14:paraId="317331F7" w14:textId="77777777" w:rsidR="00B142BD" w:rsidRDefault="00B142BD" w:rsidP="007D3A7C">
      <w:pPr>
        <w:pStyle w:val="Bullet1"/>
        <w:numPr>
          <w:ilvl w:val="0"/>
          <w:numId w:val="0"/>
        </w:numPr>
      </w:pPr>
      <w:r>
        <w:t xml:space="preserve">Following VTS45, </w:t>
      </w:r>
      <w:r w:rsidR="00AC2A15">
        <w:t>IALA</w:t>
      </w:r>
      <w:r>
        <w:t xml:space="preserve"> provided input to NCSR6 </w:t>
      </w:r>
      <w:r w:rsidR="00AC2A15">
        <w:t>(</w:t>
      </w:r>
      <w:r w:rsidR="00AC2A15" w:rsidRPr="00AC2A15">
        <w:t>NCSR 6/INF.9</w:t>
      </w:r>
      <w:r w:rsidR="00AC2A15">
        <w:t>)</w:t>
      </w:r>
      <w:r w:rsidR="00AC2A15" w:rsidRPr="00AC2A15">
        <w:t xml:space="preserve"> </w:t>
      </w:r>
      <w:r>
        <w:t>advising of the work being undertaken by the Committee to assist with the revision of IMO Resolution A.857(20) Guidelines for Vessel Traffic Services within the proposed 2018-2019 biennium of IMO.</w:t>
      </w:r>
    </w:p>
    <w:p w14:paraId="2B509644" w14:textId="77777777" w:rsidR="00AC2A15" w:rsidRDefault="00B142BD" w:rsidP="007D3A7C">
      <w:pPr>
        <w:pStyle w:val="Bullet1"/>
        <w:numPr>
          <w:ilvl w:val="0"/>
          <w:numId w:val="0"/>
        </w:numPr>
      </w:pPr>
      <w:r>
        <w:t xml:space="preserve">At VTS46, the Committee completed a draft revision suitable for use at the </w:t>
      </w:r>
      <w:r w:rsidR="0015689B" w:rsidRPr="0015689B">
        <w:t>Seminar on the Revision o</w:t>
      </w:r>
      <w:r w:rsidR="0015689B">
        <w:t xml:space="preserve">f the IMO Resolution A.857(20) Guidelines </w:t>
      </w:r>
      <w:r w:rsidR="0015689B" w:rsidRPr="0015689B">
        <w:t>for Vessel Traffic Services (24 to 28 June 2019) at IALA Headquarters, Saint-Germain-</w:t>
      </w:r>
      <w:proofErr w:type="spellStart"/>
      <w:r w:rsidR="0015689B" w:rsidRPr="0015689B">
        <w:t>en</w:t>
      </w:r>
      <w:proofErr w:type="spellEnd"/>
      <w:r w:rsidR="0015689B" w:rsidRPr="0015689B">
        <w:t>-</w:t>
      </w:r>
      <w:proofErr w:type="spellStart"/>
      <w:r w:rsidR="0015689B" w:rsidRPr="0015689B">
        <w:t>Laye</w:t>
      </w:r>
      <w:proofErr w:type="spellEnd"/>
      <w:r w:rsidR="0015689B" w:rsidRPr="0015689B">
        <w:t xml:space="preserve">, France </w:t>
      </w:r>
      <w:r w:rsidR="00AC2A15">
        <w:t>to:</w:t>
      </w:r>
    </w:p>
    <w:p w14:paraId="4DA177C2" w14:textId="77777777" w:rsidR="00AC2A15" w:rsidRDefault="00AC2A15" w:rsidP="0015689B">
      <w:pPr>
        <w:pStyle w:val="Bullet1"/>
      </w:pPr>
      <w:r>
        <w:t xml:space="preserve">Facilitate discussion and active engagement amongst stakeholders in preparing </w:t>
      </w:r>
      <w:r w:rsidR="0015689B">
        <w:t>the</w:t>
      </w:r>
      <w:r>
        <w:t xml:space="preserve"> draft revision of the Resolution for submission to </w:t>
      </w:r>
      <w:r w:rsidR="0015689B">
        <w:t>NCSR 7.</w:t>
      </w:r>
    </w:p>
    <w:p w14:paraId="467C2B23" w14:textId="77777777" w:rsidR="00AC2A15" w:rsidRDefault="00AC2A15" w:rsidP="00AC2A15">
      <w:pPr>
        <w:pStyle w:val="Bullet1"/>
      </w:pPr>
      <w:r>
        <w:lastRenderedPageBreak/>
        <w:t>Provide the opportunity to broaden the participation and engagement in preparing a draft revision, particularly with IMO members who may not have been involved in the preparation of the submission by IALA (MSC99/20/3).</w:t>
      </w:r>
    </w:p>
    <w:p w14:paraId="248FB981" w14:textId="77777777" w:rsidR="00B142BD" w:rsidRDefault="00AC2A15" w:rsidP="00AC2A15">
      <w:pPr>
        <w:pStyle w:val="Bullet1"/>
      </w:pPr>
      <w:r>
        <w:t>Assist the VTS Committee finalise the draft revision for submission to NCSR</w:t>
      </w:r>
      <w:r w:rsidR="0015689B">
        <w:t xml:space="preserve"> 7</w:t>
      </w:r>
      <w:r>
        <w:t xml:space="preserve">. </w:t>
      </w:r>
    </w:p>
    <w:p w14:paraId="38CC50E5" w14:textId="77777777" w:rsidR="009F5C36" w:rsidRPr="00950778" w:rsidRDefault="00066CA6" w:rsidP="00950778">
      <w:pPr>
        <w:pStyle w:val="Heading1"/>
      </w:pPr>
      <w:r w:rsidRPr="00950778">
        <w:t>ACTION REQUESTED</w:t>
      </w:r>
    </w:p>
    <w:p w14:paraId="11484287" w14:textId="77777777" w:rsidR="007D3A7C" w:rsidRDefault="00902AA4" w:rsidP="00476685">
      <w:pPr>
        <w:pStyle w:val="BodyText"/>
      </w:pPr>
      <w:r w:rsidRPr="00950778">
        <w:t>T</w:t>
      </w:r>
      <w:r w:rsidR="00B23D2A">
        <w:t xml:space="preserve">he </w:t>
      </w:r>
      <w:r w:rsidR="00FA6C1F">
        <w:t>Council</w:t>
      </w:r>
      <w:r w:rsidRPr="00950778">
        <w:t xml:space="preserve"> is requested to</w:t>
      </w:r>
      <w:r w:rsidR="007D3A7C">
        <w:t>:</w:t>
      </w:r>
    </w:p>
    <w:p w14:paraId="1C2CE6A6" w14:textId="701078BE" w:rsidR="004E32CF" w:rsidRDefault="007D3A7C" w:rsidP="007D3A7C">
      <w:pPr>
        <w:pStyle w:val="BodyText"/>
        <w:numPr>
          <w:ilvl w:val="0"/>
          <w:numId w:val="38"/>
        </w:numPr>
      </w:pPr>
      <w:r>
        <w:t>N</w:t>
      </w:r>
      <w:r w:rsidR="00417A1D">
        <w:t>ote</w:t>
      </w:r>
      <w:r w:rsidR="00476685">
        <w:t xml:space="preserve"> t</w:t>
      </w:r>
      <w:r w:rsidR="00C81AE3" w:rsidRPr="00C81AE3">
        <w:t xml:space="preserve">he </w:t>
      </w:r>
      <w:r>
        <w:t xml:space="preserve">progress in preparing </w:t>
      </w:r>
      <w:r w:rsidR="0015689B">
        <w:t>the</w:t>
      </w:r>
      <w:r>
        <w:t xml:space="preserve"> draft new resolution for VTS </w:t>
      </w:r>
      <w:r w:rsidR="00E163BD">
        <w:t xml:space="preserve">by the VTS Committee </w:t>
      </w:r>
      <w:r>
        <w:t xml:space="preserve">for input to </w:t>
      </w:r>
      <w:r w:rsidR="00E163BD">
        <w:t xml:space="preserve">NCSR </w:t>
      </w:r>
      <w:ins w:id="3" w:author="Tom Southall" w:date="2019-03-01T10:13:00Z">
        <w:r w:rsidR="004F1A03">
          <w:t xml:space="preserve">7 </w:t>
        </w:r>
      </w:ins>
      <w:r>
        <w:t xml:space="preserve">in late 2019 for its consideration </w:t>
      </w:r>
      <w:r w:rsidR="00E163BD" w:rsidRPr="00E163BD">
        <w:t>during the 2019-2020</w:t>
      </w:r>
      <w:r w:rsidR="00FA6C1F">
        <w:t xml:space="preserve"> </w:t>
      </w:r>
      <w:r w:rsidR="00F20857">
        <w:t>biennium</w:t>
      </w:r>
      <w:r w:rsidR="00486FCD">
        <w:t>.</w:t>
      </w:r>
    </w:p>
    <w:p w14:paraId="01992B3A" w14:textId="02181881" w:rsidR="007D3A7C" w:rsidRDefault="007D3A7C" w:rsidP="007D3A7C">
      <w:pPr>
        <w:pStyle w:val="BodyText"/>
        <w:numPr>
          <w:ilvl w:val="0"/>
          <w:numId w:val="38"/>
        </w:numPr>
      </w:pPr>
      <w:r>
        <w:t xml:space="preserve">Approve the draft revision prepared by the VTS Committee </w:t>
      </w:r>
      <w:r w:rsidR="008F0938">
        <w:t>as</w:t>
      </w:r>
      <w:r>
        <w:t xml:space="preserve"> </w:t>
      </w:r>
      <w:r w:rsidR="00AC2A15">
        <w:t>an i</w:t>
      </w:r>
      <w:r w:rsidRPr="007D3A7C">
        <w:t xml:space="preserve">nput </w:t>
      </w:r>
      <w:r>
        <w:t xml:space="preserve">document </w:t>
      </w:r>
      <w:r w:rsidRPr="007D3A7C">
        <w:t xml:space="preserve">to the </w:t>
      </w:r>
      <w:r w:rsidR="00DF238F" w:rsidRPr="0015689B">
        <w:t>Seminar on the Revision o</w:t>
      </w:r>
      <w:r w:rsidR="00DF238F">
        <w:t xml:space="preserve">f the IMO Resolution A.857(20) Guidelines </w:t>
      </w:r>
      <w:r w:rsidR="00DF238F" w:rsidRPr="0015689B">
        <w:t xml:space="preserve">for Vessel Traffic Services </w:t>
      </w:r>
      <w:r w:rsidR="00DF238F">
        <w:t xml:space="preserve">in </w:t>
      </w:r>
      <w:r w:rsidR="00DF238F" w:rsidRPr="0015689B">
        <w:t>June 2019</w:t>
      </w:r>
      <w:r w:rsidR="00DF238F">
        <w:t xml:space="preserve"> (</w:t>
      </w:r>
      <w:r w:rsidR="0047137A" w:rsidRPr="0047137A">
        <w:t>VTS46-13.2.5</w:t>
      </w:r>
      <w:r w:rsidR="00DF238F" w:rsidRPr="0015689B">
        <w:t>)</w:t>
      </w:r>
      <w:r w:rsidRPr="007D3A7C">
        <w:t>.</w:t>
      </w:r>
    </w:p>
    <w:p w14:paraId="6C1BF708" w14:textId="4C35CBC0" w:rsidR="00DF238F" w:rsidRDefault="00DF238F" w:rsidP="007D3A7C">
      <w:pPr>
        <w:pStyle w:val="BodyText"/>
        <w:numPr>
          <w:ilvl w:val="0"/>
          <w:numId w:val="38"/>
        </w:numPr>
      </w:pPr>
      <w:r>
        <w:t xml:space="preserve">Forward the draft new resolution to Council members seeking preliminary support from potential co-sponsors to the submission of the draft revision to NCSR </w:t>
      </w:r>
      <w:ins w:id="4" w:author="Tom Southall" w:date="2019-03-01T10:14:00Z">
        <w:r w:rsidR="004F1A03">
          <w:t xml:space="preserve">7 </w:t>
        </w:r>
      </w:ins>
      <w:bookmarkStart w:id="5" w:name="_GoBack"/>
      <w:bookmarkEnd w:id="5"/>
      <w:r>
        <w:t>following VTS47 in September.</w:t>
      </w:r>
    </w:p>
    <w:sectPr w:rsidR="00DF238F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1AB50" w14:textId="77777777" w:rsidR="00C60536" w:rsidRDefault="00C60536" w:rsidP="003F09F0">
      <w:r>
        <w:separator/>
      </w:r>
    </w:p>
  </w:endnote>
  <w:endnote w:type="continuationSeparator" w:id="0">
    <w:p w14:paraId="567EB605" w14:textId="77777777" w:rsidR="00C60536" w:rsidRDefault="00C60536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55507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DF238F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6E0B" w14:textId="77777777"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15689B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B5292" w14:textId="77777777" w:rsidR="00C60536" w:rsidRDefault="00C60536" w:rsidP="003F09F0">
      <w:r>
        <w:separator/>
      </w:r>
    </w:p>
  </w:footnote>
  <w:footnote w:type="continuationSeparator" w:id="0">
    <w:p w14:paraId="21C086AB" w14:textId="77777777" w:rsidR="00C60536" w:rsidRDefault="00C60536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34481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2243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5B8690" wp14:editId="5D45F184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14:paraId="00C64AA9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210FCFD" w14:textId="77777777" w:rsidR="001144E2" w:rsidRPr="00950778" w:rsidRDefault="001144E2" w:rsidP="00F44515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F44515" w:rsidRPr="00007CE1">
                                  <w:rPr>
                                    <w:rFonts w:ascii="Calibri" w:hAnsi="Calibri"/>
                                  </w:rPr>
                                  <w:t xml:space="preserve">VTS </w:t>
                                </w:r>
                                <w:r w:rsidRPr="00007CE1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14:paraId="4FF5CA0F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522AD337" w14:textId="0F7218EC" w:rsidR="001144E2" w:rsidRPr="00950778" w:rsidRDefault="001144E2" w:rsidP="007D3A7C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007CE1">
                                  <w:rPr>
                                    <w:rFonts w:ascii="Calibri" w:hAnsi="Calibri"/>
                                  </w:rPr>
                                  <w:t>VTS4</w:t>
                                </w:r>
                                <w:r w:rsidR="007D3A7C">
                                  <w:rPr>
                                    <w:rFonts w:ascii="Calibri" w:hAnsi="Calibri"/>
                                  </w:rPr>
                                  <w:t>6</w:t>
                                </w:r>
                                <w:r w:rsidR="00007CE1" w:rsidRPr="00907915">
                                  <w:rPr>
                                    <w:rFonts w:ascii="Calibri" w:hAnsi="Calibri"/>
                                  </w:rPr>
                                  <w:t>-1</w:t>
                                </w:r>
                                <w:r w:rsidR="00E05F17">
                                  <w:rPr>
                                    <w:rFonts w:ascii="Calibri" w:hAnsi="Calibri"/>
                                  </w:rPr>
                                  <w:t>3</w:t>
                                </w:r>
                                <w:r w:rsidR="00007CE1" w:rsidRPr="00907915">
                                  <w:rPr>
                                    <w:rFonts w:ascii="Calibri" w:hAnsi="Calibri"/>
                                  </w:rPr>
                                  <w:t>.</w:t>
                                </w:r>
                                <w:r w:rsidR="00907915" w:rsidRPr="00907915">
                                  <w:rPr>
                                    <w:rFonts w:ascii="Calibri" w:hAnsi="Calibri"/>
                                  </w:rPr>
                                  <w:t>2.4</w:t>
                                </w:r>
                              </w:p>
                            </w:tc>
                          </w:tr>
                          <w:tr w:rsidR="001144E2" w14:paraId="23504192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3558807" w14:textId="77777777" w:rsidR="001144E2" w:rsidRPr="00950778" w:rsidRDefault="0015689B" w:rsidP="0015689B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1</w:t>
                                </w:r>
                                <w:r w:rsidR="007D3A7C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March</w:t>
                                </w:r>
                                <w:r w:rsidR="00007CE1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 w:rsidR="007D3A7C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58F04D63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B86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14:paraId="00C64AA9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210FCFD" w14:textId="77777777" w:rsidR="001144E2" w:rsidRPr="00950778" w:rsidRDefault="001144E2" w:rsidP="00F44515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From: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F44515" w:rsidRPr="00007CE1">
                            <w:rPr>
                              <w:rFonts w:ascii="Calibri" w:hAnsi="Calibri"/>
                            </w:rPr>
                            <w:t xml:space="preserve">VTS </w:t>
                          </w:r>
                          <w:r w:rsidRPr="00007CE1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14:paraId="4FF5CA0F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522AD337" w14:textId="0F7218EC" w:rsidR="001144E2" w:rsidRPr="00950778" w:rsidRDefault="001144E2" w:rsidP="007D3A7C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007CE1">
                            <w:rPr>
                              <w:rFonts w:ascii="Calibri" w:hAnsi="Calibri"/>
                            </w:rPr>
                            <w:t>VTS4</w:t>
                          </w:r>
                          <w:r w:rsidR="007D3A7C">
                            <w:rPr>
                              <w:rFonts w:ascii="Calibri" w:hAnsi="Calibri"/>
                            </w:rPr>
                            <w:t>6</w:t>
                          </w:r>
                          <w:r w:rsidR="00007CE1" w:rsidRPr="00907915">
                            <w:rPr>
                              <w:rFonts w:ascii="Calibri" w:hAnsi="Calibri"/>
                            </w:rPr>
                            <w:t>-1</w:t>
                          </w:r>
                          <w:r w:rsidR="00E05F17">
                            <w:rPr>
                              <w:rFonts w:ascii="Calibri" w:hAnsi="Calibri"/>
                            </w:rPr>
                            <w:t>3</w:t>
                          </w:r>
                          <w:r w:rsidR="00007CE1" w:rsidRPr="00907915">
                            <w:rPr>
                              <w:rFonts w:ascii="Calibri" w:hAnsi="Calibri"/>
                            </w:rPr>
                            <w:t>.</w:t>
                          </w:r>
                          <w:r w:rsidR="00907915" w:rsidRPr="00907915">
                            <w:rPr>
                              <w:rFonts w:ascii="Calibri" w:hAnsi="Calibri"/>
                            </w:rPr>
                            <w:t>2.4</w:t>
                          </w:r>
                        </w:p>
                      </w:tc>
                    </w:tr>
                    <w:tr w:rsidR="001144E2" w14:paraId="23504192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3558807" w14:textId="77777777" w:rsidR="001144E2" w:rsidRPr="00950778" w:rsidRDefault="0015689B" w:rsidP="0015689B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</w:t>
                          </w:r>
                          <w:r w:rsidR="007D3A7C">
                            <w:rPr>
                              <w:rFonts w:ascii="Calibri" w:hAnsi="Calibri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March</w:t>
                          </w:r>
                          <w:r w:rsidR="00007CE1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 w:rsidR="007D3A7C"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14:paraId="58F04D63" w14:textId="77777777"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AU" w:eastAsia="en-AU"/>
      </w:rPr>
      <w:drawing>
        <wp:inline distT="0" distB="0" distL="0" distR="0" wp14:anchorId="5F4F3F6D" wp14:editId="7E4116B4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D24A21"/>
    <w:multiLevelType w:val="hybridMultilevel"/>
    <w:tmpl w:val="209459C6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5AA5451"/>
    <w:multiLevelType w:val="hybridMultilevel"/>
    <w:tmpl w:val="4C6081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685AD8"/>
    <w:multiLevelType w:val="hybridMultilevel"/>
    <w:tmpl w:val="546E55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6CA5E06"/>
    <w:multiLevelType w:val="hybridMultilevel"/>
    <w:tmpl w:val="9A82E49E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C815FC"/>
    <w:multiLevelType w:val="hybridMultilevel"/>
    <w:tmpl w:val="317CBEFE"/>
    <w:lvl w:ilvl="0" w:tplc="0C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A85340"/>
    <w:multiLevelType w:val="hybridMultilevel"/>
    <w:tmpl w:val="00DAEB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3934D09"/>
    <w:multiLevelType w:val="hybridMultilevel"/>
    <w:tmpl w:val="2A6A975E"/>
    <w:lvl w:ilvl="0" w:tplc="0C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5"/>
  </w:num>
  <w:num w:numId="4">
    <w:abstractNumId w:val="15"/>
  </w:num>
  <w:num w:numId="5">
    <w:abstractNumId w:val="9"/>
  </w:num>
  <w:num w:numId="6">
    <w:abstractNumId w:val="17"/>
  </w:num>
  <w:num w:numId="7">
    <w:abstractNumId w:val="13"/>
  </w:num>
  <w:num w:numId="8">
    <w:abstractNumId w:val="0"/>
  </w:num>
  <w:num w:numId="9">
    <w:abstractNumId w:val="8"/>
  </w:num>
  <w:num w:numId="10">
    <w:abstractNumId w:val="1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1"/>
  </w:num>
  <w:num w:numId="18">
    <w:abstractNumId w:val="6"/>
  </w:num>
  <w:num w:numId="19">
    <w:abstractNumId w:val="20"/>
  </w:num>
  <w:num w:numId="20">
    <w:abstractNumId w:val="14"/>
  </w:num>
  <w:num w:numId="21">
    <w:abstractNumId w:val="10"/>
  </w:num>
  <w:num w:numId="22">
    <w:abstractNumId w:val="10"/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</w:num>
  <w:num w:numId="27">
    <w:abstractNumId w:val="2"/>
  </w:num>
  <w:num w:numId="28">
    <w:abstractNumId w:val="2"/>
  </w:num>
  <w:num w:numId="29">
    <w:abstractNumId w:val="2"/>
  </w:num>
  <w:num w:numId="30">
    <w:abstractNumId w:val="3"/>
  </w:num>
  <w:num w:numId="31">
    <w:abstractNumId w:val="11"/>
  </w:num>
  <w:num w:numId="32">
    <w:abstractNumId w:val="5"/>
  </w:num>
  <w:num w:numId="33">
    <w:abstractNumId w:val="19"/>
  </w:num>
  <w:num w:numId="34">
    <w:abstractNumId w:val="1"/>
  </w:num>
  <w:num w:numId="35">
    <w:abstractNumId w:val="13"/>
  </w:num>
  <w:num w:numId="36">
    <w:abstractNumId w:val="13"/>
  </w:num>
  <w:num w:numId="37">
    <w:abstractNumId w:val="16"/>
  </w:num>
  <w:num w:numId="3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0" w:nlCheck="1" w:checkStyle="0"/>
  <w:proofState w:spelling="clean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D0"/>
    <w:rsid w:val="00007CE1"/>
    <w:rsid w:val="00031339"/>
    <w:rsid w:val="00031A92"/>
    <w:rsid w:val="000348ED"/>
    <w:rsid w:val="00036801"/>
    <w:rsid w:val="00050DA7"/>
    <w:rsid w:val="000528C6"/>
    <w:rsid w:val="00066CA6"/>
    <w:rsid w:val="0007496D"/>
    <w:rsid w:val="000A5A01"/>
    <w:rsid w:val="000A7A1E"/>
    <w:rsid w:val="000B162A"/>
    <w:rsid w:val="000B4199"/>
    <w:rsid w:val="000C6466"/>
    <w:rsid w:val="001144E2"/>
    <w:rsid w:val="00135447"/>
    <w:rsid w:val="00152273"/>
    <w:rsid w:val="0015689B"/>
    <w:rsid w:val="00164823"/>
    <w:rsid w:val="00180C12"/>
    <w:rsid w:val="001C74CF"/>
    <w:rsid w:val="00237711"/>
    <w:rsid w:val="00286CD0"/>
    <w:rsid w:val="002E7078"/>
    <w:rsid w:val="00304998"/>
    <w:rsid w:val="003D55DD"/>
    <w:rsid w:val="003E08EF"/>
    <w:rsid w:val="003E610D"/>
    <w:rsid w:val="003E69F5"/>
    <w:rsid w:val="003F09F0"/>
    <w:rsid w:val="00417A1D"/>
    <w:rsid w:val="00424954"/>
    <w:rsid w:val="0047137A"/>
    <w:rsid w:val="00476685"/>
    <w:rsid w:val="00486FCD"/>
    <w:rsid w:val="00487954"/>
    <w:rsid w:val="004C220D"/>
    <w:rsid w:val="004E32CF"/>
    <w:rsid w:val="004F1A03"/>
    <w:rsid w:val="005453A6"/>
    <w:rsid w:val="0057083F"/>
    <w:rsid w:val="005A0926"/>
    <w:rsid w:val="005A22B1"/>
    <w:rsid w:val="005A298E"/>
    <w:rsid w:val="005B3847"/>
    <w:rsid w:val="005D05AC"/>
    <w:rsid w:val="005D13E3"/>
    <w:rsid w:val="00627639"/>
    <w:rsid w:val="00630F7F"/>
    <w:rsid w:val="0064435F"/>
    <w:rsid w:val="00673ABD"/>
    <w:rsid w:val="006A5E75"/>
    <w:rsid w:val="006E3952"/>
    <w:rsid w:val="006F0AEC"/>
    <w:rsid w:val="006F3942"/>
    <w:rsid w:val="00704B22"/>
    <w:rsid w:val="00711656"/>
    <w:rsid w:val="007139B8"/>
    <w:rsid w:val="00727E88"/>
    <w:rsid w:val="0073212A"/>
    <w:rsid w:val="00775878"/>
    <w:rsid w:val="00776FBF"/>
    <w:rsid w:val="00785F11"/>
    <w:rsid w:val="007927D8"/>
    <w:rsid w:val="007A24B6"/>
    <w:rsid w:val="007D04DF"/>
    <w:rsid w:val="007D3A7C"/>
    <w:rsid w:val="00872453"/>
    <w:rsid w:val="008753F1"/>
    <w:rsid w:val="00886582"/>
    <w:rsid w:val="008D5CC9"/>
    <w:rsid w:val="008E16E9"/>
    <w:rsid w:val="008F0938"/>
    <w:rsid w:val="00902AA4"/>
    <w:rsid w:val="00907915"/>
    <w:rsid w:val="00950778"/>
    <w:rsid w:val="009F3B6C"/>
    <w:rsid w:val="009F5C36"/>
    <w:rsid w:val="00A11DFE"/>
    <w:rsid w:val="00A27F12"/>
    <w:rsid w:val="00A30579"/>
    <w:rsid w:val="00A4689A"/>
    <w:rsid w:val="00A52F6E"/>
    <w:rsid w:val="00A66946"/>
    <w:rsid w:val="00AA76C0"/>
    <w:rsid w:val="00AC2A15"/>
    <w:rsid w:val="00AF1B75"/>
    <w:rsid w:val="00AF21AC"/>
    <w:rsid w:val="00B077EC"/>
    <w:rsid w:val="00B142BD"/>
    <w:rsid w:val="00B15B24"/>
    <w:rsid w:val="00B23D2A"/>
    <w:rsid w:val="00B24BAD"/>
    <w:rsid w:val="00B8247E"/>
    <w:rsid w:val="00BA05A0"/>
    <w:rsid w:val="00BB0C63"/>
    <w:rsid w:val="00BB334E"/>
    <w:rsid w:val="00BF48F3"/>
    <w:rsid w:val="00BF5C0D"/>
    <w:rsid w:val="00C064EF"/>
    <w:rsid w:val="00C60536"/>
    <w:rsid w:val="00C765E1"/>
    <w:rsid w:val="00C81AE3"/>
    <w:rsid w:val="00D06745"/>
    <w:rsid w:val="00DA7A9B"/>
    <w:rsid w:val="00DB57A5"/>
    <w:rsid w:val="00DF238F"/>
    <w:rsid w:val="00E05F17"/>
    <w:rsid w:val="00E06C14"/>
    <w:rsid w:val="00E163BD"/>
    <w:rsid w:val="00E34BF4"/>
    <w:rsid w:val="00E523E7"/>
    <w:rsid w:val="00E64E0D"/>
    <w:rsid w:val="00E92C22"/>
    <w:rsid w:val="00E93C9B"/>
    <w:rsid w:val="00EE3F2F"/>
    <w:rsid w:val="00F20857"/>
    <w:rsid w:val="00F44515"/>
    <w:rsid w:val="00F921D9"/>
    <w:rsid w:val="00FA6769"/>
    <w:rsid w:val="00FA6C1F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1CCBB"/>
  <w15:docId w15:val="{EFAE18DD-3949-4E46-8008-B1CECBA9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BodyTxt">
    <w:name w:val="Body Txt"/>
    <w:basedOn w:val="Normal"/>
    <w:rsid w:val="00B24BAD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35B0-C065-41AE-A072-234BF21E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6</cp:revision>
  <cp:lastPrinted>2006-10-19T10:49:00Z</cp:lastPrinted>
  <dcterms:created xsi:type="dcterms:W3CDTF">2019-02-28T04:39:00Z</dcterms:created>
  <dcterms:modified xsi:type="dcterms:W3CDTF">2019-03-01T01:14:00Z</dcterms:modified>
</cp:coreProperties>
</file>